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41439" w14:textId="1090192A" w:rsidR="007C16B8" w:rsidRDefault="007C16B8"/>
    <w:p w14:paraId="51601E25" w14:textId="5DF74CD5" w:rsidR="00FA0CC1" w:rsidRPr="005C3CDD" w:rsidRDefault="005C3CDD" w:rsidP="005C3CDD">
      <w:pPr>
        <w:jc w:val="center"/>
        <w:rPr>
          <w:b/>
        </w:rPr>
      </w:pPr>
      <w:r w:rsidRPr="005C3CDD">
        <w:rPr>
          <w:b/>
        </w:rPr>
        <w:t>RESOLUÇÃO Nº ??, DE ?? DE ????????????? DE 2018</w:t>
      </w:r>
    </w:p>
    <w:p w14:paraId="2B8D5369" w14:textId="67C5BA95" w:rsidR="005C3CDD" w:rsidRDefault="005C3CDD"/>
    <w:p w14:paraId="2793E55C" w14:textId="734B81CF" w:rsidR="005C3CDD" w:rsidRDefault="005C3CDD"/>
    <w:p w14:paraId="32BFDAC3" w14:textId="6693F661" w:rsidR="005C3CDD" w:rsidRDefault="005C3CDD" w:rsidP="005C3CDD">
      <w:pPr>
        <w:ind w:left="3544"/>
        <w:jc w:val="both"/>
      </w:pPr>
      <w:r>
        <w:t>Estabelece forma alternativa de cumprimento da exigência prevista no item 1 da alínea ‘f’ do inciso II do art. 22 do Decreto nº 8.772, de 2016, para o cadastro de acesso de atividades exclusivamente de pesquisa em filogenia, taxonomia, ecologia, etnografia, biogeog</w:t>
      </w:r>
      <w:bookmarkStart w:id="0" w:name="_GoBack"/>
      <w:bookmarkEnd w:id="0"/>
      <w:r>
        <w:t>rafia e epidemiologia.</w:t>
      </w:r>
    </w:p>
    <w:p w14:paraId="567109C4" w14:textId="499094D2" w:rsidR="005C3CDD" w:rsidRDefault="005C3CDD"/>
    <w:p w14:paraId="4AAA165A" w14:textId="77777777" w:rsidR="005C3CDD" w:rsidRPr="003464D8" w:rsidDel="00001CBD" w:rsidRDefault="005C3CDD">
      <w:pPr>
        <w:rPr>
          <w:del w:id="1" w:author="Usuário do Microsoft Office" w:date="2018-05-28T16:19:00Z"/>
        </w:rPr>
      </w:pPr>
    </w:p>
    <w:p w14:paraId="61984487" w14:textId="77777777" w:rsidR="00584C6B" w:rsidRDefault="00584C6B" w:rsidP="005C3CDD">
      <w:pPr>
        <w:jc w:val="both"/>
      </w:pPr>
    </w:p>
    <w:p w14:paraId="579ABD34" w14:textId="5E28BC2B" w:rsidR="00584C6B" w:rsidRDefault="003464D8" w:rsidP="00584C6B">
      <w:pPr>
        <w:jc w:val="both"/>
      </w:pPr>
      <w:r w:rsidRPr="003464D8">
        <w:t xml:space="preserve">O CONSELHO DE GESTÃO DO PATRIMÔNIO GENÉTICO, </w:t>
      </w:r>
      <w:r w:rsidR="00584C6B">
        <w:t>no uso das atribuições que lhe conferem a</w:t>
      </w:r>
      <w:r w:rsidR="00584C6B" w:rsidRPr="003464D8">
        <w:t xml:space="preserve"> </w:t>
      </w:r>
      <w:r w:rsidR="00584C6B">
        <w:t>Lei nº 13.123, de 20 de maio de 2015, e o Decreto nº 8.772, de 11   de maio de 2016, e tendo em vista o disposto no seu Regimento Interno, anexo à   Portaria MMA nº 427, de 29 de setembro de 2016:</w:t>
      </w:r>
    </w:p>
    <w:p w14:paraId="2A0B9E50" w14:textId="77777777" w:rsidR="003464D8" w:rsidRPr="003464D8" w:rsidRDefault="003464D8" w:rsidP="0085165D">
      <w:pPr>
        <w:jc w:val="both"/>
      </w:pPr>
    </w:p>
    <w:p w14:paraId="1AC535A3" w14:textId="26B8407A" w:rsidR="003464D8" w:rsidRDefault="003464D8" w:rsidP="0085165D">
      <w:pPr>
        <w:jc w:val="both"/>
      </w:pPr>
      <w:r w:rsidRPr="003464D8">
        <w:t>Considerando a diversidade de áreas de conhecimento científica que se enquadram sob o conceito de acesso ao patrimônio genético para fins de pesquisa científica</w:t>
      </w:r>
      <w:r w:rsidR="00584C6B">
        <w:t>;</w:t>
      </w:r>
    </w:p>
    <w:p w14:paraId="1AA76823" w14:textId="77777777" w:rsidR="003464D8" w:rsidRDefault="003464D8" w:rsidP="0085165D">
      <w:pPr>
        <w:jc w:val="both"/>
      </w:pPr>
    </w:p>
    <w:p w14:paraId="2352C9DA" w14:textId="2D2F738E" w:rsidR="003464D8" w:rsidRDefault="003464D8" w:rsidP="005C3CDD">
      <w:pPr>
        <w:jc w:val="both"/>
        <w:rPr>
          <w:rFonts w:eastAsia="Times New Roman" w:cs="Times New Roman"/>
        </w:rPr>
      </w:pPr>
      <w:r>
        <w:t>Considerando</w:t>
      </w:r>
      <w:r w:rsidRPr="003464D8">
        <w:t xml:space="preserve"> </w:t>
      </w:r>
      <w:r w:rsidRPr="003464D8">
        <w:rPr>
          <w:rFonts w:eastAsia="Times New Roman" w:cs="Times New Roman"/>
        </w:rPr>
        <w:t xml:space="preserve">a finalidade dessas pesquisas e atividades, </w:t>
      </w:r>
      <w:r>
        <w:rPr>
          <w:rFonts w:eastAsia="Times New Roman" w:cs="Times New Roman"/>
        </w:rPr>
        <w:t>e os diferentes impactos de</w:t>
      </w:r>
      <w:r w:rsidRPr="003464D8">
        <w:rPr>
          <w:rFonts w:eastAsia="Times New Roman" w:cs="Times New Roman"/>
        </w:rPr>
        <w:t xml:space="preserve"> seus resultados e aplicações, </w:t>
      </w:r>
      <w:r>
        <w:rPr>
          <w:rFonts w:eastAsia="Times New Roman" w:cs="Times New Roman"/>
        </w:rPr>
        <w:t>n</w:t>
      </w:r>
      <w:r w:rsidRPr="003464D8">
        <w:rPr>
          <w:rFonts w:eastAsia="Times New Roman" w:cs="Times New Roman"/>
        </w:rPr>
        <w:t>a ga</w:t>
      </w:r>
      <w:r w:rsidR="003E4052">
        <w:rPr>
          <w:rFonts w:eastAsia="Times New Roman" w:cs="Times New Roman"/>
        </w:rPr>
        <w:t>rantia da repartição justa e equ</w:t>
      </w:r>
      <w:r w:rsidRPr="003464D8">
        <w:rPr>
          <w:rFonts w:eastAsia="Times New Roman" w:cs="Times New Roman"/>
        </w:rPr>
        <w:t>itativa dos benefícios resultantes da exploração econômica de produto ou processo desenvolvido a partir de amostras de componentes do patrimônio genético, resolve:</w:t>
      </w:r>
    </w:p>
    <w:p w14:paraId="3A168072" w14:textId="77777777" w:rsidR="003464D8" w:rsidRPr="003464D8" w:rsidRDefault="003464D8" w:rsidP="0085165D">
      <w:pPr>
        <w:jc w:val="both"/>
      </w:pPr>
    </w:p>
    <w:p w14:paraId="0C4A5D80" w14:textId="3359A596" w:rsidR="003464D8" w:rsidRDefault="007F5B7D" w:rsidP="00C806F2">
      <w:pPr>
        <w:jc w:val="both"/>
      </w:pPr>
      <w:r w:rsidRPr="000D0013">
        <w:rPr>
          <w:b/>
        </w:rPr>
        <w:t>Art. 1º</w:t>
      </w:r>
      <w:r>
        <w:t xml:space="preserve"> Para o cadastro de acesso previsto no art. 22 do Decreto nº 8.772, de 2016, nos casos de atividades exclusivamente</w:t>
      </w:r>
      <w:r w:rsidR="003464D8">
        <w:t xml:space="preserve"> </w:t>
      </w:r>
      <w:r>
        <w:t>de</w:t>
      </w:r>
      <w:r w:rsidR="003464D8">
        <w:t xml:space="preserve"> pesquisa </w:t>
      </w:r>
      <w:r w:rsidR="003E4052">
        <w:t>em filogenia, taxonomia, ecologia</w:t>
      </w:r>
      <w:r w:rsidR="00C17424">
        <w:t xml:space="preserve">, </w:t>
      </w:r>
      <w:r w:rsidR="005C3CDD">
        <w:t xml:space="preserve">etnografia, </w:t>
      </w:r>
      <w:r w:rsidR="00C17424">
        <w:t>biogeografia</w:t>
      </w:r>
      <w:r w:rsidR="003E4052">
        <w:t xml:space="preserve"> e epidemiologia, o </w:t>
      </w:r>
      <w:r>
        <w:t xml:space="preserve">usuário </w:t>
      </w:r>
      <w:r w:rsidR="003E4052">
        <w:t xml:space="preserve">poderá, alternativamente, </w:t>
      </w:r>
      <w:r>
        <w:t xml:space="preserve">cumprir a exigência prevista no item 1 da alínea ‘f’ do inciso II do art. 22 do Decreto nº 8.772, de 2016, mediante </w:t>
      </w:r>
      <w:r w:rsidR="003E4052">
        <w:t>indica</w:t>
      </w:r>
      <w:r>
        <w:t>ção</w:t>
      </w:r>
      <w:r w:rsidR="003E4052">
        <w:t xml:space="preserve"> </w:t>
      </w:r>
      <w:r>
        <w:t>de</w:t>
      </w:r>
      <w:r w:rsidR="003E4052">
        <w:t xml:space="preserve"> bancos de dados, repositórios ou sistemas de informação nos quais </w:t>
      </w:r>
      <w:r>
        <w:t xml:space="preserve">as </w:t>
      </w:r>
      <w:r w:rsidR="00584C6B">
        <w:t>i</w:t>
      </w:r>
      <w:r>
        <w:t xml:space="preserve">nformações </w:t>
      </w:r>
      <w:r w:rsidR="00FA0CC1" w:rsidRPr="00584C6B">
        <w:t>sobre a identificação do patrimônio genético no nível taxonômico mais estrito possível e da procedência do patrimônio genético, incluindo coordenada georreferenciada no formato de grau, minuto e segundo</w:t>
      </w:r>
      <w:r w:rsidR="00584C6B">
        <w:t>,</w:t>
      </w:r>
      <w:r w:rsidR="00FA0CC1">
        <w:t xml:space="preserve"> </w:t>
      </w:r>
      <w:r w:rsidR="003E4052">
        <w:t>já es</w:t>
      </w:r>
      <w:r w:rsidR="00833B9C">
        <w:t>tejam</w:t>
      </w:r>
      <w:r w:rsidR="003E4052">
        <w:t xml:space="preserve"> </w:t>
      </w:r>
      <w:r w:rsidR="00833B9C">
        <w:t>disponíveis</w:t>
      </w:r>
      <w:r w:rsidR="00905A75">
        <w:t>.</w:t>
      </w:r>
    </w:p>
    <w:p w14:paraId="1BF1A0F0" w14:textId="09EFA3D6" w:rsidR="003E4052" w:rsidRDefault="003E4052" w:rsidP="00001CBD">
      <w:pPr>
        <w:jc w:val="both"/>
        <w:rPr>
          <w:ins w:id="2" w:author="Maranda Almeida" w:date="2018-05-23T14:21:00Z"/>
        </w:rPr>
        <w:pPrChange w:id="3" w:author="Usuário do Microsoft Office" w:date="2018-05-28T16:20:00Z">
          <w:pPr>
            <w:jc w:val="both"/>
          </w:pPr>
        </w:pPrChange>
      </w:pPr>
    </w:p>
    <w:p w14:paraId="7A1DE5C9" w14:textId="24385FAD" w:rsidR="008A16C8" w:rsidRDefault="008A16C8" w:rsidP="0085165D">
      <w:pPr>
        <w:jc w:val="both"/>
      </w:pPr>
      <w:ins w:id="4" w:author="Maranda Almeida" w:date="2018-05-23T14:23:00Z">
        <w:r w:rsidRPr="00FE2D46">
          <w:rPr>
            <w:b/>
          </w:rPr>
          <w:t xml:space="preserve">§ </w:t>
        </w:r>
        <w:r>
          <w:rPr>
            <w:b/>
          </w:rPr>
          <w:t>1</w:t>
        </w:r>
        <w:r w:rsidRPr="00FE2D46">
          <w:rPr>
            <w:b/>
          </w:rPr>
          <w:t>º</w:t>
        </w:r>
        <w:r>
          <w:rPr>
            <w:b/>
          </w:rPr>
          <w:t xml:space="preserve"> </w:t>
        </w:r>
      </w:ins>
      <w:ins w:id="5" w:author="Maranda Almeida" w:date="2018-05-23T14:27:00Z">
        <w:r w:rsidR="00CF3F86">
          <w:t xml:space="preserve">para o cumprimento do que se refere o </w:t>
        </w:r>
        <w:r w:rsidR="00CF3F86" w:rsidRPr="00CF3F86">
          <w:rPr>
            <w:b/>
            <w:rPrChange w:id="6" w:author="Maranda Almeida" w:date="2018-05-23T14:28:00Z">
              <w:rPr/>
            </w:rPrChange>
          </w:rPr>
          <w:t>caput</w:t>
        </w:r>
      </w:ins>
      <w:ins w:id="7" w:author="Maranda Almeida" w:date="2018-05-23T14:25:00Z">
        <w:r>
          <w:rPr>
            <w:b/>
          </w:rPr>
          <w:t xml:space="preserve"> </w:t>
        </w:r>
      </w:ins>
      <w:ins w:id="8" w:author="Maranda Almeida" w:date="2018-05-23T14:23:00Z">
        <w:r w:rsidRPr="008A16C8">
          <w:rPr>
            <w:rPrChange w:id="9" w:author="Maranda Almeida" w:date="2018-05-23T14:25:00Z">
              <w:rPr>
                <w:b/>
              </w:rPr>
            </w:rPrChange>
          </w:rPr>
          <w:t>devem ser observadas as resoluções CGen número</w:t>
        </w:r>
      </w:ins>
      <w:ins w:id="10" w:author="Maranda Almeida" w:date="2018-05-23T14:28:00Z">
        <w:r w:rsidR="00CF3F86">
          <w:t>s</w:t>
        </w:r>
      </w:ins>
      <w:ins w:id="11" w:author="Maranda Almeida" w:date="2018-05-23T14:23:00Z">
        <w:r w:rsidRPr="008A16C8">
          <w:rPr>
            <w:rPrChange w:id="12" w:author="Maranda Almeida" w:date="2018-05-23T14:25:00Z">
              <w:rPr>
                <w:b/>
              </w:rPr>
            </w:rPrChange>
          </w:rPr>
          <w:t xml:space="preserve"> 6</w:t>
        </w:r>
      </w:ins>
      <w:ins w:id="13" w:author="Maranda Almeida" w:date="2018-05-23T14:28:00Z">
        <w:r w:rsidR="00CF3F86">
          <w:t>, 7 e 8</w:t>
        </w:r>
      </w:ins>
      <w:ins w:id="14" w:author="Maranda Almeida" w:date="2018-05-23T14:23:00Z">
        <w:r w:rsidRPr="008A16C8">
          <w:rPr>
            <w:rPrChange w:id="15" w:author="Maranda Almeida" w:date="2018-05-23T14:25:00Z">
              <w:rPr>
                <w:b/>
              </w:rPr>
            </w:rPrChange>
          </w:rPr>
          <w:t>, de 20 de março de 2018</w:t>
        </w:r>
      </w:ins>
      <w:ins w:id="16" w:author="Maranda Almeida" w:date="2018-05-23T14:25:00Z">
        <w:r w:rsidRPr="008A16C8">
          <w:rPr>
            <w:rPrChange w:id="17" w:author="Maranda Almeida" w:date="2018-05-23T14:25:00Z">
              <w:rPr>
                <w:b/>
              </w:rPr>
            </w:rPrChange>
          </w:rPr>
          <w:t>.</w:t>
        </w:r>
      </w:ins>
    </w:p>
    <w:p w14:paraId="4F18811C" w14:textId="77777777" w:rsidR="008A16C8" w:rsidRDefault="008A16C8" w:rsidP="0085165D">
      <w:pPr>
        <w:jc w:val="both"/>
        <w:rPr>
          <w:ins w:id="18" w:author="Maranda Almeida" w:date="2018-05-23T14:21:00Z"/>
          <w:b/>
        </w:rPr>
      </w:pPr>
    </w:p>
    <w:p w14:paraId="541A27CE" w14:textId="62A29FC9" w:rsidR="00905A75" w:rsidRDefault="00FE2D46" w:rsidP="0085165D">
      <w:pPr>
        <w:jc w:val="both"/>
      </w:pPr>
      <w:r w:rsidRPr="00FE2D46">
        <w:rPr>
          <w:b/>
        </w:rPr>
        <w:t xml:space="preserve">§ </w:t>
      </w:r>
      <w:del w:id="19" w:author="Maranda Almeida" w:date="2018-05-23T14:21:00Z">
        <w:r w:rsidRPr="00FE2D46" w:rsidDel="008A16C8">
          <w:rPr>
            <w:b/>
          </w:rPr>
          <w:delText>1º</w:delText>
        </w:r>
        <w:r w:rsidDel="008A16C8">
          <w:delText xml:space="preserve"> </w:delText>
        </w:r>
      </w:del>
      <w:ins w:id="20" w:author="Maranda Almeida" w:date="2018-05-23T14:21:00Z">
        <w:r w:rsidR="008A16C8">
          <w:rPr>
            <w:b/>
          </w:rPr>
          <w:t>2</w:t>
        </w:r>
        <w:r w:rsidR="008A16C8" w:rsidRPr="00FE2D46">
          <w:rPr>
            <w:b/>
          </w:rPr>
          <w:t>º</w:t>
        </w:r>
        <w:r w:rsidR="008A16C8">
          <w:t xml:space="preserve"> </w:t>
        </w:r>
      </w:ins>
      <w:r w:rsidR="00905A75">
        <w:t xml:space="preserve">Os bancos de dados, repositórios ou sistemas de informação a que se refere o </w:t>
      </w:r>
      <w:r w:rsidR="00905A75" w:rsidRPr="00905A75">
        <w:rPr>
          <w:b/>
        </w:rPr>
        <w:t>caput</w:t>
      </w:r>
      <w:r w:rsidR="00905A75">
        <w:t xml:space="preserve"> </w:t>
      </w:r>
      <w:r w:rsidR="00905A75" w:rsidRPr="00905A75">
        <w:t>devem</w:t>
      </w:r>
      <w:r w:rsidR="00905A75">
        <w:t xml:space="preserve"> ser </w:t>
      </w:r>
      <w:ins w:id="21" w:author="Maranda Almeida" w:date="2018-05-23T14:22:00Z">
        <w:r w:rsidR="008A16C8">
          <w:t xml:space="preserve">de acesso aberto e irrestrito, </w:t>
        </w:r>
      </w:ins>
      <w:del w:id="22" w:author="Maranda Almeida" w:date="2018-05-23T14:22:00Z">
        <w:r w:rsidR="00905A75" w:rsidRPr="00E75C5A" w:rsidDel="008A16C8">
          <w:delText>públicos</w:delText>
        </w:r>
        <w:r w:rsidR="00905A75" w:rsidDel="008A16C8">
          <w:delText xml:space="preserve"> e </w:delText>
        </w:r>
      </w:del>
      <w:r w:rsidR="00905A75">
        <w:t>nacionais</w:t>
      </w:r>
      <w:ins w:id="23" w:author="Maranda Almeida" w:date="2018-05-23T14:22:00Z">
        <w:r w:rsidR="008A16C8">
          <w:t xml:space="preserve"> e internacionais</w:t>
        </w:r>
      </w:ins>
      <w:r w:rsidR="00905A75">
        <w:t>.</w:t>
      </w:r>
    </w:p>
    <w:p w14:paraId="6BD6A58A" w14:textId="77777777" w:rsidR="00905A75" w:rsidDel="006615F1" w:rsidRDefault="00905A75" w:rsidP="0085165D">
      <w:pPr>
        <w:jc w:val="both"/>
        <w:rPr>
          <w:del w:id="24" w:author="Laila Darvenne" w:date="2018-05-27T15:21:00Z"/>
        </w:rPr>
      </w:pPr>
    </w:p>
    <w:p w14:paraId="496D08BB" w14:textId="37B29241" w:rsidR="007F5B7D" w:rsidDel="006615F1" w:rsidRDefault="00905A75" w:rsidP="0085165D">
      <w:pPr>
        <w:jc w:val="both"/>
        <w:rPr>
          <w:del w:id="25" w:author="Laila Darvenne" w:date="2018-05-27T15:21:00Z"/>
        </w:rPr>
      </w:pPr>
      <w:del w:id="26" w:author="Laila Darvenne" w:date="2018-05-27T15:21:00Z">
        <w:r w:rsidRPr="000D0013" w:rsidDel="006615F1">
          <w:rPr>
            <w:b/>
          </w:rPr>
          <w:delText xml:space="preserve">§ </w:delText>
        </w:r>
      </w:del>
      <w:ins w:id="27" w:author="Maranda Almeida" w:date="2018-05-23T16:13:00Z">
        <w:del w:id="28" w:author="Laila Darvenne" w:date="2018-05-27T15:21:00Z">
          <w:r w:rsidR="00022D1C" w:rsidDel="006615F1">
            <w:rPr>
              <w:b/>
            </w:rPr>
            <w:delText>3</w:delText>
          </w:r>
        </w:del>
      </w:ins>
      <w:del w:id="29" w:author="Laila Darvenne" w:date="2018-05-27T15:21:00Z">
        <w:r w:rsidRPr="000D0013" w:rsidDel="006615F1">
          <w:rPr>
            <w:b/>
          </w:rPr>
          <w:delText>2º</w:delText>
        </w:r>
        <w:r w:rsidDel="006615F1">
          <w:delText xml:space="preserve"> </w:delText>
        </w:r>
        <w:r w:rsidR="00DF3511" w:rsidDel="006615F1">
          <w:delText>Poderá ser realizada indicação de bancos de dados, repositórios ou sistemas de informação sediadas no exterior somente n</w:delText>
        </w:r>
        <w:r w:rsidDel="006615F1">
          <w:delText xml:space="preserve">a hipótese de não haver </w:delText>
        </w:r>
        <w:r w:rsidR="00DF3511" w:rsidDel="006615F1">
          <w:delText xml:space="preserve">similares </w:delText>
        </w:r>
        <w:r w:rsidDel="006615F1">
          <w:delText>nacionais</w:delText>
        </w:r>
        <w:r w:rsidR="00DF3511" w:rsidDel="006615F1">
          <w:delText>,</w:delText>
        </w:r>
        <w:r w:rsidDel="006615F1">
          <w:delText xml:space="preserve"> desde que tais ferramentas permitam acesso aberto </w:delText>
        </w:r>
        <w:r w:rsidR="00DF3511" w:rsidDel="006615F1">
          <w:delText xml:space="preserve">e irrestrito </w:delText>
        </w:r>
        <w:r w:rsidDel="006615F1">
          <w:delText>às informações.</w:delText>
        </w:r>
      </w:del>
    </w:p>
    <w:p w14:paraId="58068382" w14:textId="1CCE65C2" w:rsidR="007F5B7D" w:rsidDel="00001CBD" w:rsidRDefault="007F5B7D" w:rsidP="0085165D">
      <w:pPr>
        <w:jc w:val="both"/>
        <w:rPr>
          <w:del w:id="30" w:author="Usuário do Microsoft Office" w:date="2018-05-28T16:19:00Z"/>
        </w:rPr>
      </w:pPr>
    </w:p>
    <w:p w14:paraId="352287AA" w14:textId="490762DF" w:rsidR="00DF3511" w:rsidRPr="00DF3511" w:rsidDel="00001CBD" w:rsidRDefault="00DF3511" w:rsidP="0085165D">
      <w:pPr>
        <w:jc w:val="both"/>
        <w:rPr>
          <w:del w:id="31" w:author="Usuário do Microsoft Office" w:date="2018-05-28T16:19:00Z"/>
        </w:rPr>
      </w:pPr>
      <w:del w:id="32" w:author="Usuário do Microsoft Office" w:date="2018-05-28T16:19:00Z">
        <w:r w:rsidRPr="00DF3511" w:rsidDel="00001CBD">
          <w:rPr>
            <w:b/>
          </w:rPr>
          <w:delText xml:space="preserve">§ </w:delText>
        </w:r>
      </w:del>
      <w:ins w:id="33" w:author="Thiego de Sousa Cotrim" w:date="2018-05-24T15:08:00Z">
        <w:del w:id="34" w:author="Usuário do Microsoft Office" w:date="2018-05-28T16:19:00Z">
          <w:r w:rsidR="00CB7F3A" w:rsidDel="00001CBD">
            <w:rPr>
              <w:b/>
            </w:rPr>
            <w:delText>4</w:delText>
          </w:r>
        </w:del>
      </w:ins>
      <w:ins w:id="35" w:author="Laila Darvenne" w:date="2018-05-27T15:21:00Z">
        <w:del w:id="36" w:author="Usuário do Microsoft Office" w:date="2018-05-28T16:19:00Z">
          <w:r w:rsidR="006615F1" w:rsidDel="00001CBD">
            <w:rPr>
              <w:b/>
            </w:rPr>
            <w:delText>3</w:delText>
          </w:r>
        </w:del>
      </w:ins>
      <w:del w:id="37" w:author="Usuário do Microsoft Office" w:date="2018-05-28T16:19:00Z">
        <w:r w:rsidRPr="00DF3511" w:rsidDel="00001CBD">
          <w:rPr>
            <w:b/>
          </w:rPr>
          <w:delText>3º</w:delText>
        </w:r>
        <w:r w:rsidDel="00001CBD">
          <w:delText xml:space="preserve"> A indicação de que trata o </w:delText>
        </w:r>
        <w:r w:rsidDel="00001CBD">
          <w:rPr>
            <w:b/>
          </w:rPr>
          <w:delText>caput</w:delText>
        </w:r>
        <w:r w:rsidDel="00001CBD">
          <w:delText xml:space="preserve"> deve ser realizada </w:delText>
        </w:r>
        <w:r w:rsidR="00FA0CC1" w:rsidDel="00001CBD">
          <w:delText>(</w:delText>
        </w:r>
        <w:r w:rsidR="00FA0CC1" w:rsidRPr="00FA0CC1" w:rsidDel="00001CBD">
          <w:rPr>
            <w:i/>
          </w:rPr>
          <w:delText>ou incluir:</w:delText>
        </w:r>
        <w:r w:rsidR="00FA0CC1" w:rsidDel="00001CBD">
          <w:delText xml:space="preserve"> </w:delText>
        </w:r>
        <w:r w:rsidR="00FA0CC1" w:rsidRPr="00FA0CC1" w:rsidDel="00001CBD">
          <w:rPr>
            <w:i/>
          </w:rPr>
          <w:delText>com apresentação de números de registros, indicadores únicos ou similares,</w:delText>
        </w:r>
        <w:r w:rsidR="00FA0CC1" w:rsidDel="00001CBD">
          <w:delText xml:space="preserve">) </w:delText>
        </w:r>
        <w:r w:rsidDel="00001CBD">
          <w:delText>de modo a permitir a verificação e associação da informação inserida em bancos de dados, repositórios ou sistemas de informação com as atividades cadastradas no SisGen.</w:delText>
        </w:r>
      </w:del>
    </w:p>
    <w:p w14:paraId="5DEF332F" w14:textId="77777777" w:rsidR="00DF3511" w:rsidRDefault="00DF3511" w:rsidP="0085165D">
      <w:pPr>
        <w:jc w:val="both"/>
      </w:pPr>
    </w:p>
    <w:p w14:paraId="1FB7DBD3" w14:textId="3B68DA22" w:rsidR="003E4052" w:rsidRPr="003464D8" w:rsidRDefault="007F5B7D" w:rsidP="0085165D">
      <w:pPr>
        <w:jc w:val="both"/>
      </w:pPr>
      <w:r w:rsidRPr="000D0013">
        <w:rPr>
          <w:b/>
        </w:rPr>
        <w:t xml:space="preserve">§ </w:t>
      </w:r>
      <w:ins w:id="38" w:author="Thiego de Sousa Cotrim" w:date="2018-05-24T15:08:00Z">
        <w:del w:id="39" w:author="Laila Darvenne" w:date="2018-05-27T15:21:00Z">
          <w:r w:rsidR="00CB7F3A" w:rsidDel="006615F1">
            <w:rPr>
              <w:b/>
            </w:rPr>
            <w:delText>5</w:delText>
          </w:r>
        </w:del>
      </w:ins>
      <w:ins w:id="40" w:author="Usuário do Microsoft Office" w:date="2018-05-28T16:19:00Z">
        <w:r w:rsidR="00001CBD">
          <w:rPr>
            <w:b/>
          </w:rPr>
          <w:t>3</w:t>
        </w:r>
      </w:ins>
      <w:ins w:id="41" w:author="Laila Darvenne" w:date="2018-05-27T15:21:00Z">
        <w:del w:id="42" w:author="Usuário do Microsoft Office" w:date="2018-05-28T16:19:00Z">
          <w:r w:rsidR="006615F1" w:rsidDel="00001CBD">
            <w:rPr>
              <w:b/>
            </w:rPr>
            <w:delText>4</w:delText>
          </w:r>
        </w:del>
      </w:ins>
      <w:del w:id="43" w:author="Thiego de Sousa Cotrim" w:date="2018-05-24T15:08:00Z">
        <w:r w:rsidR="00584C6B" w:rsidDel="00CB7F3A">
          <w:rPr>
            <w:b/>
          </w:rPr>
          <w:delText>4</w:delText>
        </w:r>
      </w:del>
      <w:r w:rsidRPr="000D0013">
        <w:rPr>
          <w:b/>
        </w:rPr>
        <w:t>º</w:t>
      </w:r>
      <w:r w:rsidR="00C806F2">
        <w:t xml:space="preserve"> </w:t>
      </w:r>
      <w:r w:rsidR="003E4052">
        <w:t xml:space="preserve">O </w:t>
      </w:r>
      <w:proofErr w:type="spellStart"/>
      <w:r w:rsidR="003E4052">
        <w:t>Sis</w:t>
      </w:r>
      <w:r w:rsidR="00905A75">
        <w:t>G</w:t>
      </w:r>
      <w:r w:rsidR="003E4052">
        <w:t>en</w:t>
      </w:r>
      <w:proofErr w:type="spellEnd"/>
      <w:r w:rsidR="003E4052">
        <w:t xml:space="preserve"> disponibilizará </w:t>
      </w:r>
      <w:r w:rsidR="002B2521">
        <w:t>formulário</w:t>
      </w:r>
      <w:r w:rsidR="003E4052">
        <w:t xml:space="preserve"> </w:t>
      </w:r>
      <w:r w:rsidR="0085165D">
        <w:t>para o</w:t>
      </w:r>
      <w:r w:rsidR="003E4052">
        <w:t xml:space="preserve"> </w:t>
      </w:r>
      <w:r w:rsidR="00584C6B">
        <w:t xml:space="preserve">atendimento ao disposto no </w:t>
      </w:r>
      <w:r w:rsidR="00584C6B" w:rsidRPr="00584C6B">
        <w:rPr>
          <w:b/>
        </w:rPr>
        <w:t>caput</w:t>
      </w:r>
      <w:r w:rsidR="0085165D">
        <w:t>.</w:t>
      </w:r>
    </w:p>
    <w:p w14:paraId="437D9898" w14:textId="77777777" w:rsidR="00584C6B" w:rsidRPr="003464D8" w:rsidRDefault="00584C6B" w:rsidP="0085165D">
      <w:pPr>
        <w:jc w:val="both"/>
      </w:pPr>
    </w:p>
    <w:p w14:paraId="2DBD44BE" w14:textId="6971610D" w:rsidR="00584C6B" w:rsidRDefault="00584C6B" w:rsidP="00584C6B">
      <w:r w:rsidRPr="00584C6B">
        <w:rPr>
          <w:b/>
        </w:rPr>
        <w:t>Art.  2º</w:t>
      </w:r>
      <w:r>
        <w:t xml:space="preserve"> Esta Resolução entra em vigor na data de sua publicação.</w:t>
      </w:r>
    </w:p>
    <w:p w14:paraId="3DA52CEE" w14:textId="04B96DF2" w:rsidR="00584C6B" w:rsidRDefault="00584C6B" w:rsidP="00584C6B"/>
    <w:p w14:paraId="58BB9B54" w14:textId="213EF890" w:rsidR="00584C6B" w:rsidRDefault="00584C6B" w:rsidP="00584C6B"/>
    <w:p w14:paraId="07D28063" w14:textId="77777777" w:rsidR="00584C6B" w:rsidRDefault="00584C6B" w:rsidP="00584C6B"/>
    <w:p w14:paraId="78906778" w14:textId="2E96EB29" w:rsidR="00584C6B" w:rsidRDefault="00584C6B" w:rsidP="00584C6B">
      <w:pPr>
        <w:jc w:val="center"/>
      </w:pPr>
      <w:r>
        <w:t>RAFAEL DE SÁ MARQUES</w:t>
      </w:r>
    </w:p>
    <w:p w14:paraId="1994E751" w14:textId="135439ED" w:rsidR="003464D8" w:rsidRPr="003464D8" w:rsidRDefault="00584C6B" w:rsidP="00584C6B">
      <w:pPr>
        <w:jc w:val="center"/>
      </w:pPr>
      <w:r>
        <w:t>Presidente do Conselho</w:t>
      </w:r>
    </w:p>
    <w:sectPr w:rsidR="003464D8" w:rsidRPr="003464D8" w:rsidSect="00001CBD">
      <w:pgSz w:w="11900" w:h="16840"/>
      <w:pgMar w:top="1440" w:right="1311" w:bottom="1440" w:left="1800" w:header="708" w:footer="708" w:gutter="0"/>
      <w:cols w:space="708"/>
      <w:docGrid w:linePitch="360"/>
      <w:sectPrChange w:id="44" w:author="Usuário do Microsoft Office" w:date="2018-05-28T16:20:00Z">
        <w:sectPr w:rsidR="003464D8" w:rsidRPr="003464D8" w:rsidSect="00001CBD">
          <w:pgMar w:top="1440" w:right="1800" w:bottom="1440" w:left="1800" w:header="708" w:footer="708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uário do Microsoft Office">
    <w15:presenceInfo w15:providerId="None" w15:userId="Usuário do Microsoft Office"/>
  </w15:person>
  <w15:person w15:author="Maranda Almeida">
    <w15:presenceInfo w15:providerId="Windows Live" w15:userId="784a23fcf7ca2cea"/>
  </w15:person>
  <w15:person w15:author="Thiego de Sousa Cotrim">
    <w15:presenceInfo w15:providerId="AD" w15:userId="S-1-5-21-10562335-2982657715-2242529834-5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D8"/>
    <w:rsid w:val="00001CBD"/>
    <w:rsid w:val="00022D1C"/>
    <w:rsid w:val="000D0013"/>
    <w:rsid w:val="000E0C6A"/>
    <w:rsid w:val="000E1684"/>
    <w:rsid w:val="000F01E2"/>
    <w:rsid w:val="001619A6"/>
    <w:rsid w:val="00240540"/>
    <w:rsid w:val="002B2521"/>
    <w:rsid w:val="00341A49"/>
    <w:rsid w:val="003464D8"/>
    <w:rsid w:val="003E4052"/>
    <w:rsid w:val="00584C6B"/>
    <w:rsid w:val="005C3CDD"/>
    <w:rsid w:val="0062743D"/>
    <w:rsid w:val="006615F1"/>
    <w:rsid w:val="006D1D4F"/>
    <w:rsid w:val="007C16B8"/>
    <w:rsid w:val="007F5B7D"/>
    <w:rsid w:val="00833B9C"/>
    <w:rsid w:val="0085165D"/>
    <w:rsid w:val="008A16C8"/>
    <w:rsid w:val="008F6205"/>
    <w:rsid w:val="00905A75"/>
    <w:rsid w:val="009A2A24"/>
    <w:rsid w:val="00BD77E1"/>
    <w:rsid w:val="00C17424"/>
    <w:rsid w:val="00C806F2"/>
    <w:rsid w:val="00CB7F3A"/>
    <w:rsid w:val="00CF3F86"/>
    <w:rsid w:val="00D6362D"/>
    <w:rsid w:val="00DF3511"/>
    <w:rsid w:val="00E75C5A"/>
    <w:rsid w:val="00FA0CC1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190B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F01E2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1E2"/>
    <w:rPr>
      <w:rFonts w:ascii="Lucida Grande" w:hAnsi="Lucida Grande" w:cs="Lucida Grande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6D1D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D1D4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D1D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D1D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D1D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microsoft.com/office/2011/relationships/people" Target="peop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</Words>
  <Characters>2419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Bustamante</dc:creator>
  <cp:keywords/>
  <dc:description/>
  <cp:lastModifiedBy>Usuário do Microsoft Office</cp:lastModifiedBy>
  <cp:revision>4</cp:revision>
  <cp:lastPrinted>2018-05-22T12:59:00Z</cp:lastPrinted>
  <dcterms:created xsi:type="dcterms:W3CDTF">2018-05-27T18:20:00Z</dcterms:created>
  <dcterms:modified xsi:type="dcterms:W3CDTF">2018-05-28T19:20:00Z</dcterms:modified>
</cp:coreProperties>
</file>